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6DA6D4" w14:textId="77777777" w:rsidR="007768D5" w:rsidRDefault="007768D5" w:rsidP="00F76634">
      <w:pPr>
        <w:jc w:val="center"/>
        <w:rPr>
          <w:sz w:val="36"/>
          <w:szCs w:val="36"/>
        </w:rPr>
      </w:pPr>
    </w:p>
    <w:p w14:paraId="7AB6B172" w14:textId="4C3AD454" w:rsidR="00F76634" w:rsidRPr="007768D5" w:rsidRDefault="00027AD7" w:rsidP="00F76634">
      <w:pPr>
        <w:jc w:val="center"/>
        <w:rPr>
          <w:sz w:val="36"/>
          <w:szCs w:val="36"/>
        </w:rPr>
      </w:pPr>
      <w:ins w:id="0" w:author="tokuno" w:date="2017-06-08T11:11:00Z">
        <w:r>
          <w:rPr>
            <w:rFonts w:hint="eastAsia"/>
            <w:sz w:val="36"/>
            <w:szCs w:val="36"/>
          </w:rPr>
          <w:t>ソフトウェアの使用に係わる</w:t>
        </w:r>
      </w:ins>
      <w:del w:id="1" w:author="tokuno" w:date="2017-06-08T11:11:00Z">
        <w:r w:rsidR="000F6DB4" w:rsidRPr="007768D5" w:rsidDel="00027AD7">
          <w:rPr>
            <w:rFonts w:hint="eastAsia"/>
            <w:sz w:val="36"/>
            <w:szCs w:val="36"/>
          </w:rPr>
          <w:delText>使　用　許　諾</w:delText>
        </w:r>
      </w:del>
      <w:ins w:id="2" w:author="tokuno" w:date="2017-06-08T11:11:00Z">
        <w:r>
          <w:rPr>
            <w:rFonts w:hint="eastAsia"/>
            <w:sz w:val="36"/>
            <w:szCs w:val="36"/>
          </w:rPr>
          <w:t>確認</w:t>
        </w:r>
      </w:ins>
      <w:del w:id="3" w:author="tokuno" w:date="2017-06-08T11:11:00Z">
        <w:r w:rsidR="000F6DB4" w:rsidRPr="007768D5" w:rsidDel="00027AD7">
          <w:rPr>
            <w:rFonts w:hint="eastAsia"/>
            <w:sz w:val="36"/>
            <w:szCs w:val="36"/>
          </w:rPr>
          <w:delText xml:space="preserve">　</w:delText>
        </w:r>
      </w:del>
      <w:r w:rsidR="00F76634" w:rsidRPr="007768D5">
        <w:rPr>
          <w:rFonts w:hint="eastAsia"/>
          <w:sz w:val="36"/>
          <w:szCs w:val="36"/>
        </w:rPr>
        <w:t>書</w:t>
      </w:r>
      <w:del w:id="4" w:author="tokuno" w:date="2017-06-08T10:54:00Z">
        <w:r w:rsidR="000F6DB4" w:rsidDel="00CA5F56">
          <w:rPr>
            <w:rFonts w:hint="eastAsia"/>
            <w:sz w:val="36"/>
            <w:szCs w:val="36"/>
          </w:rPr>
          <w:delText xml:space="preserve">　　兼　　承　諾　書</w:delText>
        </w:r>
      </w:del>
    </w:p>
    <w:p w14:paraId="4DC25AAC" w14:textId="77777777" w:rsidR="00C12FFB" w:rsidRDefault="00C12FFB" w:rsidP="00F76634">
      <w:pPr>
        <w:jc w:val="center"/>
        <w:rPr>
          <w:sz w:val="22"/>
        </w:rPr>
      </w:pPr>
    </w:p>
    <w:p w14:paraId="66FFA863" w14:textId="77777777" w:rsidR="00AB795F" w:rsidRPr="00F76634" w:rsidRDefault="00AB795F" w:rsidP="009528EB">
      <w:pPr>
        <w:rPr>
          <w:sz w:val="24"/>
          <w:szCs w:val="24"/>
        </w:rPr>
      </w:pPr>
    </w:p>
    <w:p w14:paraId="78EBCD15" w14:textId="0380872A" w:rsidR="00106BDE" w:rsidRDefault="00106BDE" w:rsidP="00106BDE">
      <w:r>
        <w:rPr>
          <w:rFonts w:hint="eastAsia"/>
        </w:rPr>
        <w:t xml:space="preserve">　</w:t>
      </w:r>
      <w:del w:id="5" w:author="tokuno" w:date="2017-06-08T11:02:00Z">
        <w:r w:rsidR="000F6DB4" w:rsidDel="002F2913">
          <w:rPr>
            <w:rFonts w:hint="eastAsia"/>
          </w:rPr>
          <w:delText>本書は、株式会社プロダクション･アイジー（以下、「当社」といいます。）が</w:delText>
        </w:r>
      </w:del>
      <w:del w:id="6" w:author="tokuno" w:date="2017-06-08T11:16:00Z">
        <w:r w:rsidR="000F6DB4" w:rsidRPr="007768D5" w:rsidDel="00027AD7">
          <w:rPr>
            <w:rFonts w:hint="eastAsia"/>
            <w:u w:val="single"/>
          </w:rPr>
          <w:delText xml:space="preserve">　　　　　</w:delText>
        </w:r>
        <w:r w:rsidR="007768D5" w:rsidDel="00027AD7">
          <w:rPr>
            <w:rFonts w:hint="eastAsia"/>
            <w:u w:val="single"/>
          </w:rPr>
          <w:delText xml:space="preserve">　　</w:delText>
        </w:r>
        <w:r w:rsidR="000F6DB4" w:rsidRPr="007768D5" w:rsidDel="00027AD7">
          <w:rPr>
            <w:rFonts w:hint="eastAsia"/>
            <w:u w:val="single"/>
          </w:rPr>
          <w:delText>様</w:delText>
        </w:r>
        <w:r w:rsidR="00292ADA" w:rsidDel="00027AD7">
          <w:rPr>
            <w:rFonts w:hint="eastAsia"/>
          </w:rPr>
          <w:delText>（以下、「利用者」と</w:delText>
        </w:r>
      </w:del>
      <w:del w:id="7" w:author="tokuno" w:date="2017-06-08T11:15:00Z">
        <w:r w:rsidR="00292ADA" w:rsidDel="00027AD7">
          <w:rPr>
            <w:rFonts w:hint="eastAsia"/>
          </w:rPr>
          <w:delText>いいます。）</w:delText>
        </w:r>
      </w:del>
      <w:ins w:id="8" w:author="tokuno" w:date="2017-06-08T11:11:00Z">
        <w:r w:rsidR="00027AD7">
          <w:rPr>
            <w:rFonts w:hint="eastAsia"/>
          </w:rPr>
          <w:t>株式会社プロダクション・アイジー（以下、「当社」といいます。）</w:t>
        </w:r>
        <w:r w:rsidR="00027AD7">
          <w:rPr>
            <w:rFonts w:hint="eastAsia"/>
          </w:rPr>
          <w:t>が所有する</w:t>
        </w:r>
      </w:ins>
      <w:del w:id="9" w:author="tokuno" w:date="2017-06-08T11:05:00Z">
        <w:r w:rsidR="000F6DB4" w:rsidDel="002F2913">
          <w:rPr>
            <w:rFonts w:hint="eastAsia"/>
          </w:rPr>
          <w:delText>に対し、</w:delText>
        </w:r>
      </w:del>
      <w:r w:rsidR="00CF79A0">
        <w:rPr>
          <w:rFonts w:hint="eastAsia"/>
        </w:rPr>
        <w:t>「</w:t>
      </w:r>
      <w:ins w:id="10" w:author="tokuno" w:date="2017-06-08T10:46:00Z">
        <w:r w:rsidR="00CA5F56">
          <w:rPr>
            <w:rFonts w:hint="eastAsia"/>
          </w:rPr>
          <w:t>BorderFill</w:t>
        </w:r>
      </w:ins>
      <w:del w:id="11" w:author="tokuno" w:date="2017-06-08T10:46:00Z">
        <w:r w:rsidR="00CF79A0" w:rsidDel="00CA5F56">
          <w:rPr>
            <w:rFonts w:hint="eastAsia"/>
          </w:rPr>
          <w:delText>psPaint</w:delText>
        </w:r>
      </w:del>
      <w:r w:rsidR="00CF79A0">
        <w:rPr>
          <w:rFonts w:hint="eastAsia"/>
        </w:rPr>
        <w:t>」</w:t>
      </w:r>
      <w:r w:rsidR="009528EB">
        <w:rPr>
          <w:rFonts w:hint="eastAsia"/>
        </w:rPr>
        <w:t>（以下、「</w:t>
      </w:r>
      <w:ins w:id="12" w:author="tokuno" w:date="2017-06-08T11:16:00Z">
        <w:r w:rsidR="00027AD7">
          <w:rPr>
            <w:rFonts w:hint="eastAsia"/>
          </w:rPr>
          <w:t>本</w:t>
        </w:r>
      </w:ins>
      <w:del w:id="13" w:author="tokuno" w:date="2017-06-08T11:15:00Z">
        <w:r w:rsidR="009528EB" w:rsidDel="00027AD7">
          <w:rPr>
            <w:rFonts w:hint="eastAsia"/>
          </w:rPr>
          <w:delText>本</w:delText>
        </w:r>
      </w:del>
      <w:r w:rsidR="009528EB">
        <w:rPr>
          <w:rFonts w:hint="eastAsia"/>
        </w:rPr>
        <w:t>ソフトウェア」といいます。）</w:t>
      </w:r>
      <w:ins w:id="14" w:author="tokuno" w:date="2017-06-08T11:06:00Z">
        <w:r w:rsidR="002F2913">
          <w:rPr>
            <w:rFonts w:hint="eastAsia"/>
          </w:rPr>
          <w:t>の</w:t>
        </w:r>
      </w:ins>
      <w:ins w:id="15" w:author="tokuno" w:date="2017-06-08T11:17:00Z">
        <w:r w:rsidR="00905CD9">
          <w:rPr>
            <w:rFonts w:hint="eastAsia"/>
          </w:rPr>
          <w:t>使用</w:t>
        </w:r>
      </w:ins>
      <w:ins w:id="16" w:author="tokuno" w:date="2017-06-08T11:20:00Z">
        <w:r w:rsidR="00905CD9">
          <w:rPr>
            <w:rFonts w:hint="eastAsia"/>
          </w:rPr>
          <w:t>条件は下記のとおりです</w:t>
        </w:r>
      </w:ins>
      <w:ins w:id="17" w:author="tokuno" w:date="2017-06-08T11:07:00Z">
        <w:r w:rsidR="00027AD7">
          <w:rPr>
            <w:rFonts w:hint="eastAsia"/>
          </w:rPr>
          <w:t>。</w:t>
        </w:r>
      </w:ins>
      <w:del w:id="18" w:author="tokuno" w:date="2017-06-08T11:07:00Z">
        <w:r w:rsidR="009528EB" w:rsidDel="00027AD7">
          <w:rPr>
            <w:rFonts w:hint="eastAsia"/>
          </w:rPr>
          <w:delText>を</w:delText>
        </w:r>
        <w:r w:rsidR="000F6DB4" w:rsidDel="00027AD7">
          <w:rPr>
            <w:rFonts w:hint="eastAsia"/>
          </w:rPr>
          <w:delText>貸与</w:delText>
        </w:r>
        <w:r w:rsidR="009528EB" w:rsidDel="00027AD7">
          <w:rPr>
            <w:rFonts w:hint="eastAsia"/>
          </w:rPr>
          <w:delText>するにあたり、</w:delText>
        </w:r>
        <w:r w:rsidR="000F6DB4" w:rsidDel="00027AD7">
          <w:rPr>
            <w:rFonts w:hint="eastAsia"/>
          </w:rPr>
          <w:delText>使用条件を定めるものです</w:delText>
        </w:r>
        <w:r w:rsidR="009528EB" w:rsidDel="00027AD7">
          <w:rPr>
            <w:rFonts w:hint="eastAsia"/>
          </w:rPr>
          <w:delText>。</w:delText>
        </w:r>
      </w:del>
    </w:p>
    <w:p w14:paraId="092786C8" w14:textId="77777777" w:rsidR="009528EB" w:rsidRDefault="00486971" w:rsidP="00486971">
      <w:pPr>
        <w:jc w:val="center"/>
      </w:pPr>
      <w:r>
        <w:rPr>
          <w:rFonts w:hint="eastAsia"/>
        </w:rPr>
        <w:t xml:space="preserve">　　　　　　　　　　　　　　　　</w:t>
      </w:r>
    </w:p>
    <w:p w14:paraId="7CC565C3" w14:textId="410C57D5" w:rsidR="00652489" w:rsidRDefault="00652489" w:rsidP="00652489">
      <w:r>
        <w:rPr>
          <w:rFonts w:hint="eastAsia"/>
        </w:rPr>
        <w:t>1</w:t>
      </w:r>
      <w:r>
        <w:rPr>
          <w:rFonts w:hint="eastAsia"/>
        </w:rPr>
        <w:t>．本ソフトウェアは現状有姿で提供されており、本ソフトウェアが正常に動作することを保証するもの</w:t>
      </w:r>
      <w:r>
        <w:rPr>
          <w:rFonts w:hint="eastAsia"/>
        </w:rPr>
        <w:t xml:space="preserve"> </w:t>
      </w:r>
    </w:p>
    <w:p w14:paraId="37F7DD97" w14:textId="6A3CB0A8" w:rsidR="00292ADA" w:rsidRDefault="00652489" w:rsidP="00652489">
      <w:r>
        <w:rPr>
          <w:rFonts w:hint="eastAsia"/>
        </w:rPr>
        <w:t xml:space="preserve">　</w:t>
      </w:r>
      <w:r>
        <w:rPr>
          <w:rFonts w:hint="eastAsia"/>
        </w:rPr>
        <w:t xml:space="preserve"> </w:t>
      </w:r>
      <w:r>
        <w:rPr>
          <w:rFonts w:hint="eastAsia"/>
        </w:rPr>
        <w:t>では</w:t>
      </w:r>
      <w:r w:rsidR="00460987">
        <w:rPr>
          <w:rFonts w:hint="eastAsia"/>
        </w:rPr>
        <w:t>なく、</w:t>
      </w:r>
      <w:r>
        <w:rPr>
          <w:rFonts w:hint="eastAsia"/>
        </w:rPr>
        <w:t>また、</w:t>
      </w:r>
      <w:r w:rsidR="00292ADA">
        <w:rPr>
          <w:rFonts w:hint="eastAsia"/>
        </w:rPr>
        <w:t>当社は、本ソ</w:t>
      </w:r>
      <w:r>
        <w:rPr>
          <w:rFonts w:hint="eastAsia"/>
        </w:rPr>
        <w:t>フトウェアの機能及び品質について、商品性及び特定目的への適合性</w:t>
      </w:r>
    </w:p>
    <w:p w14:paraId="3223E8FA" w14:textId="58C4D2D6" w:rsidR="00652489" w:rsidRDefault="00292ADA" w:rsidP="00652489">
      <w:r>
        <w:rPr>
          <w:rFonts w:hint="eastAsia"/>
        </w:rPr>
        <w:t xml:space="preserve">　</w:t>
      </w:r>
      <w:r>
        <w:rPr>
          <w:rFonts w:hint="eastAsia"/>
        </w:rPr>
        <w:t xml:space="preserve"> </w:t>
      </w:r>
      <w:r w:rsidR="00652489">
        <w:rPr>
          <w:rFonts w:hint="eastAsia"/>
        </w:rPr>
        <w:t>その他一切の保証を行いません。</w:t>
      </w:r>
    </w:p>
    <w:p w14:paraId="33C58203" w14:textId="77777777" w:rsidR="00652489" w:rsidRDefault="00652489" w:rsidP="00652489">
      <w:r>
        <w:rPr>
          <w:rFonts w:hint="eastAsia"/>
        </w:rPr>
        <w:t>2</w:t>
      </w:r>
      <w:r>
        <w:rPr>
          <w:rFonts w:hint="eastAsia"/>
        </w:rPr>
        <w:t>．本ソフトウェアを利用するにあたっては、全て利用者の責任により利用するものとし、利用者が本ソ</w:t>
      </w:r>
    </w:p>
    <w:p w14:paraId="2D861C0A" w14:textId="77777777" w:rsidR="00652489" w:rsidRDefault="00652489" w:rsidP="00652489">
      <w:r>
        <w:t xml:space="preserve"> </w:t>
      </w:r>
      <w:r>
        <w:rPr>
          <w:rFonts w:hint="eastAsia"/>
        </w:rPr>
        <w:t xml:space="preserve">　フトウェアを使用すること、または、使用できなかったことに関連して生ずる一切の損害、トラブル</w:t>
      </w:r>
    </w:p>
    <w:p w14:paraId="34CED737" w14:textId="77777777" w:rsidR="00652489" w:rsidRDefault="00652489" w:rsidP="00652489">
      <w:r>
        <w:rPr>
          <w:rFonts w:hint="eastAsia"/>
        </w:rPr>
        <w:t xml:space="preserve">　</w:t>
      </w:r>
      <w:r>
        <w:rPr>
          <w:rFonts w:hint="eastAsia"/>
        </w:rPr>
        <w:t xml:space="preserve"> </w:t>
      </w:r>
      <w:r>
        <w:rPr>
          <w:rFonts w:hint="eastAsia"/>
        </w:rPr>
        <w:t>（動作不良、ハード、ソフトの損傷、利用者の情報の消失、毀損などの損害を含みますが、これらに</w:t>
      </w:r>
    </w:p>
    <w:p w14:paraId="5BE3ACF8" w14:textId="77777777" w:rsidR="00292ADA" w:rsidRDefault="00652489" w:rsidP="00652489">
      <w:r>
        <w:t xml:space="preserve"> </w:t>
      </w:r>
      <w:r>
        <w:rPr>
          <w:rFonts w:hint="eastAsia"/>
        </w:rPr>
        <w:t xml:space="preserve">　限りません）に関して、</w:t>
      </w:r>
      <w:r w:rsidR="00292ADA">
        <w:rPr>
          <w:rFonts w:hint="eastAsia"/>
        </w:rPr>
        <w:t>当社は、</w:t>
      </w:r>
      <w:r>
        <w:rPr>
          <w:rFonts w:hint="eastAsia"/>
        </w:rPr>
        <w:t>直接的であるか間接的であるかを問わず、いかなる責任も負いませ</w:t>
      </w:r>
    </w:p>
    <w:p w14:paraId="63A8E86D" w14:textId="754F0511" w:rsidR="00652489" w:rsidRDefault="00292ADA" w:rsidP="00652489">
      <w:r>
        <w:rPr>
          <w:rFonts w:hint="eastAsia"/>
        </w:rPr>
        <w:t xml:space="preserve">　</w:t>
      </w:r>
      <w:r>
        <w:rPr>
          <w:rFonts w:hint="eastAsia"/>
        </w:rPr>
        <w:t xml:space="preserve"> </w:t>
      </w:r>
      <w:r w:rsidR="00652489">
        <w:rPr>
          <w:rFonts w:hint="eastAsia"/>
        </w:rPr>
        <w:t>ん。</w:t>
      </w:r>
    </w:p>
    <w:p w14:paraId="2531FB35" w14:textId="77777777" w:rsidR="00292ADA" w:rsidRDefault="00652489" w:rsidP="00652489">
      <w:r>
        <w:rPr>
          <w:rFonts w:hint="eastAsia"/>
        </w:rPr>
        <w:t>3</w:t>
      </w:r>
      <w:r>
        <w:rPr>
          <w:rFonts w:hint="eastAsia"/>
        </w:rPr>
        <w:t>．</w:t>
      </w:r>
      <w:r w:rsidR="00292ADA">
        <w:rPr>
          <w:rFonts w:hint="eastAsia"/>
        </w:rPr>
        <w:t>当社は、</w:t>
      </w:r>
      <w:r>
        <w:rPr>
          <w:rFonts w:hint="eastAsia"/>
        </w:rPr>
        <w:t>本ソフトウェアに不具合、不備等があっても、程度の如何にかかわらず訂正、修正する義務</w:t>
      </w:r>
    </w:p>
    <w:p w14:paraId="5580AAE2" w14:textId="20B5301F" w:rsidR="00652489" w:rsidRDefault="00292ADA" w:rsidP="00652489">
      <w:r>
        <w:rPr>
          <w:rFonts w:hint="eastAsia"/>
        </w:rPr>
        <w:t xml:space="preserve">　</w:t>
      </w:r>
      <w:r>
        <w:rPr>
          <w:rFonts w:hint="eastAsia"/>
        </w:rPr>
        <w:t xml:space="preserve"> </w:t>
      </w:r>
      <w:r w:rsidR="00652489">
        <w:rPr>
          <w:rFonts w:hint="eastAsia"/>
        </w:rPr>
        <w:t>を負いません。</w:t>
      </w:r>
    </w:p>
    <w:p w14:paraId="39489E7A" w14:textId="71DFC9F6" w:rsidR="00881A50" w:rsidRDefault="00881A50" w:rsidP="00652489">
      <w:r>
        <w:rPr>
          <w:rFonts w:hint="eastAsia"/>
        </w:rPr>
        <w:t>4</w:t>
      </w:r>
      <w:r>
        <w:rPr>
          <w:rFonts w:hint="eastAsia"/>
        </w:rPr>
        <w:t>．</w:t>
      </w:r>
      <w:r w:rsidR="00652489">
        <w:rPr>
          <w:rFonts w:hint="eastAsia"/>
        </w:rPr>
        <w:t>本ソフトウェアが第三者の著作権、その他の知的財産権を侵害していないことを、保証するものでは</w:t>
      </w:r>
    </w:p>
    <w:p w14:paraId="104DE7CB" w14:textId="77777777" w:rsidR="00292ADA" w:rsidRDefault="00881A50" w:rsidP="00652489">
      <w:r>
        <w:rPr>
          <w:rFonts w:hint="eastAsia"/>
        </w:rPr>
        <w:t xml:space="preserve">　</w:t>
      </w:r>
      <w:r>
        <w:rPr>
          <w:rFonts w:hint="eastAsia"/>
        </w:rPr>
        <w:t xml:space="preserve"> </w:t>
      </w:r>
      <w:r w:rsidR="00652489">
        <w:rPr>
          <w:rFonts w:hint="eastAsia"/>
        </w:rPr>
        <w:t>ありません。</w:t>
      </w:r>
      <w:r w:rsidR="00292ADA">
        <w:rPr>
          <w:rFonts w:hint="eastAsia"/>
        </w:rPr>
        <w:t>当社は、</w:t>
      </w:r>
      <w:r w:rsidR="00652489">
        <w:rPr>
          <w:rFonts w:hint="eastAsia"/>
        </w:rPr>
        <w:t>本ソフトウェアを第三者などに、複製、頒布、貸与または配布した結果生じた</w:t>
      </w:r>
    </w:p>
    <w:p w14:paraId="1E6A3217" w14:textId="60979E79" w:rsidR="00C5605F" w:rsidRDefault="00292ADA" w:rsidP="00652489">
      <w:r>
        <w:rPr>
          <w:rFonts w:hint="eastAsia"/>
        </w:rPr>
        <w:t xml:space="preserve">　</w:t>
      </w:r>
      <w:r>
        <w:rPr>
          <w:rFonts w:hint="eastAsia"/>
        </w:rPr>
        <w:t xml:space="preserve"> </w:t>
      </w:r>
      <w:r w:rsidR="00652489">
        <w:rPr>
          <w:rFonts w:hint="eastAsia"/>
        </w:rPr>
        <w:t>いかなる損害に対しても、一切の責任を負いません。</w:t>
      </w:r>
    </w:p>
    <w:p w14:paraId="2BA0A840" w14:textId="389BD28E" w:rsidR="00292ADA" w:rsidRDefault="00460987" w:rsidP="00460987">
      <w:r>
        <w:rPr>
          <w:rFonts w:hint="eastAsia"/>
        </w:rPr>
        <w:t xml:space="preserve">5. </w:t>
      </w:r>
      <w:r w:rsidR="00292ADA">
        <w:rPr>
          <w:rFonts w:hint="eastAsia"/>
        </w:rPr>
        <w:t>利用者は、</w:t>
      </w:r>
      <w:r>
        <w:rPr>
          <w:rFonts w:hint="eastAsia"/>
        </w:rPr>
        <w:t>本ソフトウェアに</w:t>
      </w:r>
      <w:r w:rsidR="00292ADA">
        <w:rPr>
          <w:rFonts w:hint="eastAsia"/>
        </w:rPr>
        <w:t>当社</w:t>
      </w:r>
      <w:r>
        <w:rPr>
          <w:rFonts w:hint="eastAsia"/>
        </w:rPr>
        <w:t>又は他の権利者の著作権表示等が付されている場合、それらを一切</w:t>
      </w:r>
    </w:p>
    <w:p w14:paraId="2B6A0D6F" w14:textId="0962C68C" w:rsidR="00292ADA" w:rsidDel="00CA5F56" w:rsidRDefault="00292ADA" w:rsidP="00460987">
      <w:pPr>
        <w:rPr>
          <w:del w:id="19" w:author="tokuno" w:date="2017-06-08T10:50:00Z"/>
        </w:rPr>
      </w:pPr>
      <w:r>
        <w:rPr>
          <w:rFonts w:hint="eastAsia"/>
        </w:rPr>
        <w:t xml:space="preserve">　</w:t>
      </w:r>
      <w:r>
        <w:rPr>
          <w:rFonts w:hint="eastAsia"/>
        </w:rPr>
        <w:t xml:space="preserve"> </w:t>
      </w:r>
      <w:r w:rsidR="00460987">
        <w:rPr>
          <w:rFonts w:hint="eastAsia"/>
        </w:rPr>
        <w:t>変更もしくは除</w:t>
      </w:r>
      <w:bookmarkStart w:id="20" w:name="_GoBack"/>
      <w:bookmarkEnd w:id="20"/>
      <w:r w:rsidR="00460987">
        <w:rPr>
          <w:rFonts w:hint="eastAsia"/>
        </w:rPr>
        <w:t>去致しません。</w:t>
      </w:r>
      <w:del w:id="21" w:author="tokuno" w:date="2017-06-08T10:50:00Z">
        <w:r w:rsidR="00460987" w:rsidDel="00CA5F56">
          <w:rPr>
            <w:rFonts w:hint="eastAsia"/>
          </w:rPr>
          <w:delText>その他、本ソフトウェアに関連して権利関係の表示等が必要な場合は、</w:delText>
        </w:r>
      </w:del>
    </w:p>
    <w:p w14:paraId="263E50B2" w14:textId="0AC3C6AF" w:rsidR="00460987" w:rsidDel="00CA5F56" w:rsidRDefault="00292ADA" w:rsidP="00460987">
      <w:pPr>
        <w:rPr>
          <w:del w:id="22" w:author="tokuno" w:date="2017-06-08T10:50:00Z"/>
        </w:rPr>
      </w:pPr>
      <w:del w:id="23" w:author="tokuno" w:date="2017-06-08T10:50:00Z">
        <w:r w:rsidDel="00CA5F56">
          <w:delText xml:space="preserve"> </w:delText>
        </w:r>
        <w:r w:rsidDel="00CA5F56">
          <w:rPr>
            <w:rFonts w:hint="eastAsia"/>
          </w:rPr>
          <w:delText xml:space="preserve">　当</w:delText>
        </w:r>
        <w:r w:rsidR="00460987" w:rsidDel="00CA5F56">
          <w:rPr>
            <w:rFonts w:hint="eastAsia"/>
          </w:rPr>
          <w:delText>社の指示に従います。</w:delText>
        </w:r>
      </w:del>
    </w:p>
    <w:p w14:paraId="7F5C6891" w14:textId="48C99F3E" w:rsidR="00292ADA" w:rsidDel="00CA5F56" w:rsidRDefault="00460987" w:rsidP="00460987">
      <w:pPr>
        <w:rPr>
          <w:del w:id="24" w:author="tokuno" w:date="2017-06-08T10:50:00Z"/>
        </w:rPr>
      </w:pPr>
      <w:del w:id="25" w:author="tokuno" w:date="2017-06-08T10:50:00Z">
        <w:r w:rsidDel="00CA5F56">
          <w:rPr>
            <w:rFonts w:hint="eastAsia"/>
          </w:rPr>
          <w:delText xml:space="preserve">6. </w:delText>
        </w:r>
        <w:r w:rsidR="00292ADA" w:rsidDel="00CA5F56">
          <w:rPr>
            <w:rFonts w:hint="eastAsia"/>
          </w:rPr>
          <w:delText>利用者は、</w:delText>
        </w:r>
        <w:r w:rsidDel="00CA5F56">
          <w:rPr>
            <w:rFonts w:hint="eastAsia"/>
          </w:rPr>
          <w:delText>本ソフトウェアの借用にあたって貴社から開示された一切の情報を秘密として保持し、</w:delText>
        </w:r>
        <w:r w:rsidR="00292ADA" w:rsidDel="00CA5F56">
          <w:rPr>
            <w:rFonts w:hint="eastAsia"/>
          </w:rPr>
          <w:delText>当</w:delText>
        </w:r>
      </w:del>
    </w:p>
    <w:p w14:paraId="6DDFB090" w14:textId="3A2B6DC4" w:rsidR="00460987" w:rsidRDefault="00292ADA" w:rsidP="00460987">
      <w:del w:id="26" w:author="tokuno" w:date="2017-06-08T10:50:00Z">
        <w:r w:rsidDel="00CA5F56">
          <w:rPr>
            <w:rFonts w:hint="eastAsia"/>
          </w:rPr>
          <w:delText xml:space="preserve">　</w:delText>
        </w:r>
        <w:r w:rsidDel="00CA5F56">
          <w:rPr>
            <w:rFonts w:hint="eastAsia"/>
          </w:rPr>
          <w:delText xml:space="preserve"> </w:delText>
        </w:r>
        <w:r w:rsidDel="00CA5F56">
          <w:rPr>
            <w:rFonts w:hint="eastAsia"/>
          </w:rPr>
          <w:delText>社による</w:delText>
        </w:r>
        <w:r w:rsidR="00460987" w:rsidDel="00CA5F56">
          <w:rPr>
            <w:rFonts w:hint="eastAsia"/>
          </w:rPr>
          <w:delText>事前の同意なく如何なる第三者に対しても開示及び漏洩致しません。</w:delText>
        </w:r>
      </w:del>
    </w:p>
    <w:p w14:paraId="60BD607E" w14:textId="77777777" w:rsidR="007768D5" w:rsidRDefault="007768D5" w:rsidP="00460987"/>
    <w:p w14:paraId="5C2BBAB5" w14:textId="63F7E36E" w:rsidR="007768D5" w:rsidDel="002F2913" w:rsidRDefault="007768D5" w:rsidP="00460987">
      <w:pPr>
        <w:rPr>
          <w:del w:id="27" w:author="tokuno" w:date="2017-06-08T10:56:00Z"/>
          <w:u w:val="dash"/>
        </w:rPr>
      </w:pPr>
      <w:del w:id="28" w:author="tokuno" w:date="2017-06-08T10:56:00Z">
        <w:r w:rsidRPr="007768D5" w:rsidDel="002F2913">
          <w:rPr>
            <w:rFonts w:hint="eastAsia"/>
            <w:u w:val="dash"/>
          </w:rPr>
          <w:delText xml:space="preserve">　　　　　　　　　　　　　　　　　　　　　　　　　　　　　　　　　　　　　　　　　　　　　　</w:delText>
        </w:r>
      </w:del>
    </w:p>
    <w:p w14:paraId="7D658A3C" w14:textId="37DCE06F" w:rsidR="007768D5" w:rsidDel="002F2913" w:rsidRDefault="007768D5" w:rsidP="00460987">
      <w:pPr>
        <w:rPr>
          <w:del w:id="29" w:author="tokuno" w:date="2017-06-08T10:56:00Z"/>
          <w:u w:val="dash"/>
        </w:rPr>
      </w:pPr>
    </w:p>
    <w:p w14:paraId="3B7514FC" w14:textId="5F68122F" w:rsidR="007768D5" w:rsidRPr="007768D5" w:rsidDel="002F2913" w:rsidRDefault="007768D5" w:rsidP="00460987">
      <w:pPr>
        <w:rPr>
          <w:del w:id="30" w:author="tokuno" w:date="2017-06-08T10:56:00Z"/>
        </w:rPr>
      </w:pPr>
      <w:del w:id="31" w:author="tokuno" w:date="2017-06-08T10:56:00Z">
        <w:r w:rsidRPr="007768D5" w:rsidDel="002F2913">
          <w:rPr>
            <w:rFonts w:hint="eastAsia"/>
          </w:rPr>
          <w:delText xml:space="preserve">　私は、上記事項を確認し、承諾致します。</w:delText>
        </w:r>
      </w:del>
    </w:p>
    <w:p w14:paraId="5FAEF29A" w14:textId="368E78BB" w:rsidR="00460987" w:rsidDel="002F2913" w:rsidRDefault="00460987" w:rsidP="00652489">
      <w:pPr>
        <w:rPr>
          <w:del w:id="32" w:author="tokuno" w:date="2017-06-08T10:56:00Z"/>
        </w:rPr>
      </w:pPr>
    </w:p>
    <w:p w14:paraId="6DA6910D" w14:textId="520CB861" w:rsidR="007768D5" w:rsidDel="002F2913" w:rsidRDefault="007768D5" w:rsidP="00652489">
      <w:pPr>
        <w:rPr>
          <w:del w:id="33" w:author="tokuno" w:date="2017-06-08T10:56:00Z"/>
        </w:rPr>
      </w:pPr>
      <w:del w:id="34" w:author="tokuno" w:date="2017-06-08T10:56:00Z">
        <w:r w:rsidDel="002F2913">
          <w:rPr>
            <w:rFonts w:hint="eastAsia"/>
          </w:rPr>
          <w:delText xml:space="preserve">　</w:delText>
        </w:r>
        <w:r w:rsidDel="002F2913">
          <w:rPr>
            <w:rFonts w:hint="eastAsia"/>
          </w:rPr>
          <w:delText>2017</w:delText>
        </w:r>
        <w:r w:rsidDel="002F2913">
          <w:rPr>
            <w:rFonts w:hint="eastAsia"/>
          </w:rPr>
          <w:delText>年●月●日</w:delText>
        </w:r>
      </w:del>
    </w:p>
    <w:tbl>
      <w:tblPr>
        <w:tblStyle w:val="a3"/>
        <w:tblW w:w="0" w:type="auto"/>
        <w:tblInd w:w="55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3"/>
      </w:tblGrid>
      <w:tr w:rsidR="00106BDE" w:rsidDel="002F2913" w14:paraId="0C66A524" w14:textId="48178D1B" w:rsidTr="00CF79A0">
        <w:trPr>
          <w:trHeight w:val="576"/>
          <w:del w:id="35" w:author="tokuno" w:date="2017-06-08T10:56:00Z"/>
        </w:trPr>
        <w:tc>
          <w:tcPr>
            <w:tcW w:w="4213" w:type="dxa"/>
          </w:tcPr>
          <w:p w14:paraId="788E768B" w14:textId="1FDEF988" w:rsidR="00CF79A0" w:rsidDel="002F2913" w:rsidRDefault="00106BDE" w:rsidP="00CF79A0">
            <w:pPr>
              <w:rPr>
                <w:del w:id="36" w:author="tokuno" w:date="2017-06-08T10:56:00Z"/>
              </w:rPr>
            </w:pPr>
            <w:del w:id="37" w:author="tokuno" w:date="2017-06-08T10:56:00Z">
              <w:r w:rsidDel="002F2913">
                <w:rPr>
                  <w:rFonts w:hint="eastAsia"/>
                </w:rPr>
                <w:delText>住所</w:delText>
              </w:r>
            </w:del>
          </w:p>
        </w:tc>
      </w:tr>
      <w:tr w:rsidR="00106BDE" w:rsidDel="002F2913" w14:paraId="3F2EE3F3" w14:textId="6D72F5BB" w:rsidTr="00CF79A0">
        <w:trPr>
          <w:del w:id="38" w:author="tokuno" w:date="2017-06-08T10:56:00Z"/>
        </w:trPr>
        <w:tc>
          <w:tcPr>
            <w:tcW w:w="4213" w:type="dxa"/>
          </w:tcPr>
          <w:p w14:paraId="58DA0641" w14:textId="208D729F" w:rsidR="00106BDE" w:rsidDel="002F2913" w:rsidRDefault="00106BDE" w:rsidP="009528EB">
            <w:pPr>
              <w:rPr>
                <w:del w:id="39" w:author="tokuno" w:date="2017-06-08T10:56:00Z"/>
              </w:rPr>
            </w:pPr>
            <w:del w:id="40" w:author="tokuno" w:date="2017-06-08T10:56:00Z">
              <w:r w:rsidDel="002F2913">
                <w:rPr>
                  <w:rFonts w:hint="eastAsia"/>
                </w:rPr>
                <w:delText>氏名</w:delText>
              </w:r>
            </w:del>
          </w:p>
        </w:tc>
      </w:tr>
    </w:tbl>
    <w:p w14:paraId="04EBB02E" w14:textId="77777777" w:rsidR="005F7073" w:rsidRDefault="001C064B" w:rsidP="00CF79A0"/>
    <w:sectPr w:rsidR="005F7073" w:rsidSect="00CF79A0">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6DA32D" w14:textId="77777777" w:rsidR="001C064B" w:rsidRDefault="001C064B" w:rsidP="000E731B">
      <w:r>
        <w:separator/>
      </w:r>
    </w:p>
  </w:endnote>
  <w:endnote w:type="continuationSeparator" w:id="0">
    <w:p w14:paraId="32FF07C2" w14:textId="77777777" w:rsidR="001C064B" w:rsidRDefault="001C064B" w:rsidP="000E73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92E6F2" w14:textId="77777777" w:rsidR="001C064B" w:rsidRDefault="001C064B" w:rsidP="000E731B">
      <w:r>
        <w:separator/>
      </w:r>
    </w:p>
  </w:footnote>
  <w:footnote w:type="continuationSeparator" w:id="0">
    <w:p w14:paraId="080F9856" w14:textId="77777777" w:rsidR="001C064B" w:rsidRDefault="001C064B" w:rsidP="000E731B">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okuno">
    <w15:presenceInfo w15:providerId="None" w15:userId="tokun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trackRevisions/>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28EB"/>
    <w:rsid w:val="00027AD7"/>
    <w:rsid w:val="000E731B"/>
    <w:rsid w:val="000F6DB4"/>
    <w:rsid w:val="00106BDE"/>
    <w:rsid w:val="001243B4"/>
    <w:rsid w:val="00160E0C"/>
    <w:rsid w:val="001C064B"/>
    <w:rsid w:val="00292ADA"/>
    <w:rsid w:val="002F2913"/>
    <w:rsid w:val="00363F71"/>
    <w:rsid w:val="00460987"/>
    <w:rsid w:val="00486971"/>
    <w:rsid w:val="00512B43"/>
    <w:rsid w:val="00605275"/>
    <w:rsid w:val="00652489"/>
    <w:rsid w:val="0065558F"/>
    <w:rsid w:val="006D3129"/>
    <w:rsid w:val="007641E2"/>
    <w:rsid w:val="007768D5"/>
    <w:rsid w:val="00881A50"/>
    <w:rsid w:val="00905CD9"/>
    <w:rsid w:val="00916DDC"/>
    <w:rsid w:val="009528EB"/>
    <w:rsid w:val="00975B52"/>
    <w:rsid w:val="00AB795F"/>
    <w:rsid w:val="00BA7BD8"/>
    <w:rsid w:val="00C12FFB"/>
    <w:rsid w:val="00C14064"/>
    <w:rsid w:val="00C5605F"/>
    <w:rsid w:val="00C64DB9"/>
    <w:rsid w:val="00CA5F56"/>
    <w:rsid w:val="00CF79A0"/>
    <w:rsid w:val="00D13A3E"/>
    <w:rsid w:val="00EF44E4"/>
    <w:rsid w:val="00F766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520851C"/>
  <w15:chartTrackingRefBased/>
  <w15:docId w15:val="{69FB168E-53DE-4AC3-845B-936A355E4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12F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106BD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106BDE"/>
    <w:rPr>
      <w:rFonts w:asciiTheme="majorHAnsi" w:eastAsiaTheme="majorEastAsia" w:hAnsiTheme="majorHAnsi" w:cstheme="majorBidi"/>
      <w:sz w:val="18"/>
      <w:szCs w:val="18"/>
    </w:rPr>
  </w:style>
  <w:style w:type="character" w:styleId="a6">
    <w:name w:val="annotation reference"/>
    <w:basedOn w:val="a0"/>
    <w:uiPriority w:val="99"/>
    <w:semiHidden/>
    <w:unhideWhenUsed/>
    <w:rsid w:val="00CF79A0"/>
    <w:rPr>
      <w:sz w:val="18"/>
      <w:szCs w:val="18"/>
    </w:rPr>
  </w:style>
  <w:style w:type="paragraph" w:styleId="a7">
    <w:name w:val="annotation text"/>
    <w:basedOn w:val="a"/>
    <w:link w:val="a8"/>
    <w:uiPriority w:val="99"/>
    <w:semiHidden/>
    <w:unhideWhenUsed/>
    <w:rsid w:val="00CF79A0"/>
    <w:pPr>
      <w:jc w:val="left"/>
    </w:pPr>
  </w:style>
  <w:style w:type="character" w:customStyle="1" w:styleId="a8">
    <w:name w:val="コメント文字列 (文字)"/>
    <w:basedOn w:val="a0"/>
    <w:link w:val="a7"/>
    <w:uiPriority w:val="99"/>
    <w:semiHidden/>
    <w:rsid w:val="00CF79A0"/>
  </w:style>
  <w:style w:type="paragraph" w:styleId="a9">
    <w:name w:val="annotation subject"/>
    <w:basedOn w:val="a7"/>
    <w:next w:val="a7"/>
    <w:link w:val="aa"/>
    <w:uiPriority w:val="99"/>
    <w:semiHidden/>
    <w:unhideWhenUsed/>
    <w:rsid w:val="00CF79A0"/>
    <w:rPr>
      <w:b/>
      <w:bCs/>
    </w:rPr>
  </w:style>
  <w:style w:type="character" w:customStyle="1" w:styleId="aa">
    <w:name w:val="コメント内容 (文字)"/>
    <w:basedOn w:val="a8"/>
    <w:link w:val="a9"/>
    <w:uiPriority w:val="99"/>
    <w:semiHidden/>
    <w:rsid w:val="00CF79A0"/>
    <w:rPr>
      <w:b/>
      <w:bCs/>
    </w:rPr>
  </w:style>
  <w:style w:type="paragraph" w:styleId="ab">
    <w:name w:val="header"/>
    <w:basedOn w:val="a"/>
    <w:link w:val="ac"/>
    <w:uiPriority w:val="99"/>
    <w:unhideWhenUsed/>
    <w:rsid w:val="000E731B"/>
    <w:pPr>
      <w:tabs>
        <w:tab w:val="center" w:pos="4252"/>
        <w:tab w:val="right" w:pos="8504"/>
      </w:tabs>
      <w:snapToGrid w:val="0"/>
    </w:pPr>
  </w:style>
  <w:style w:type="character" w:customStyle="1" w:styleId="ac">
    <w:name w:val="ヘッダー (文字)"/>
    <w:basedOn w:val="a0"/>
    <w:link w:val="ab"/>
    <w:uiPriority w:val="99"/>
    <w:rsid w:val="000E731B"/>
  </w:style>
  <w:style w:type="paragraph" w:styleId="ad">
    <w:name w:val="footer"/>
    <w:basedOn w:val="a"/>
    <w:link w:val="ae"/>
    <w:uiPriority w:val="99"/>
    <w:unhideWhenUsed/>
    <w:rsid w:val="000E731B"/>
    <w:pPr>
      <w:tabs>
        <w:tab w:val="center" w:pos="4252"/>
        <w:tab w:val="right" w:pos="8504"/>
      </w:tabs>
      <w:snapToGrid w:val="0"/>
    </w:pPr>
  </w:style>
  <w:style w:type="character" w:customStyle="1" w:styleId="ae">
    <w:name w:val="フッター (文字)"/>
    <w:basedOn w:val="a0"/>
    <w:link w:val="ad"/>
    <w:uiPriority w:val="99"/>
    <w:rsid w:val="000E731B"/>
  </w:style>
  <w:style w:type="paragraph" w:styleId="af">
    <w:name w:val="Revision"/>
    <w:hidden/>
    <w:uiPriority w:val="99"/>
    <w:semiHidden/>
    <w:rsid w:val="00027A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8692254">
      <w:bodyDiv w:val="1"/>
      <w:marLeft w:val="0"/>
      <w:marRight w:val="0"/>
      <w:marTop w:val="0"/>
      <w:marBottom w:val="0"/>
      <w:divBdr>
        <w:top w:val="none" w:sz="0" w:space="0" w:color="auto"/>
        <w:left w:val="none" w:sz="0" w:space="0" w:color="auto"/>
        <w:bottom w:val="none" w:sz="0" w:space="0" w:color="auto"/>
        <w:right w:val="none" w:sz="0" w:space="0" w:color="auto"/>
      </w:divBdr>
      <w:divsChild>
        <w:div w:id="1626689972">
          <w:marLeft w:val="0"/>
          <w:marRight w:val="0"/>
          <w:marTop w:val="0"/>
          <w:marBottom w:val="0"/>
          <w:divBdr>
            <w:top w:val="none" w:sz="0" w:space="0" w:color="auto"/>
            <w:left w:val="none" w:sz="0" w:space="0" w:color="auto"/>
            <w:bottom w:val="none" w:sz="0" w:space="0" w:color="auto"/>
            <w:right w:val="none" w:sz="0" w:space="0" w:color="auto"/>
          </w:divBdr>
        </w:div>
        <w:div w:id="70273313">
          <w:marLeft w:val="0"/>
          <w:marRight w:val="0"/>
          <w:marTop w:val="0"/>
          <w:marBottom w:val="0"/>
          <w:divBdr>
            <w:top w:val="none" w:sz="0" w:space="0" w:color="auto"/>
            <w:left w:val="none" w:sz="0" w:space="0" w:color="auto"/>
            <w:bottom w:val="none" w:sz="0" w:space="0" w:color="auto"/>
            <w:right w:val="none" w:sz="0" w:space="0" w:color="auto"/>
          </w:divBdr>
        </w:div>
        <w:div w:id="447047322">
          <w:marLeft w:val="0"/>
          <w:marRight w:val="0"/>
          <w:marTop w:val="0"/>
          <w:marBottom w:val="0"/>
          <w:divBdr>
            <w:top w:val="none" w:sz="0" w:space="0" w:color="auto"/>
            <w:left w:val="none" w:sz="0" w:space="0" w:color="auto"/>
            <w:bottom w:val="none" w:sz="0" w:space="0" w:color="auto"/>
            <w:right w:val="none" w:sz="0" w:space="0" w:color="auto"/>
          </w:divBdr>
        </w:div>
        <w:div w:id="989870086">
          <w:marLeft w:val="0"/>
          <w:marRight w:val="0"/>
          <w:marTop w:val="0"/>
          <w:marBottom w:val="0"/>
          <w:divBdr>
            <w:top w:val="none" w:sz="0" w:space="0" w:color="auto"/>
            <w:left w:val="none" w:sz="0" w:space="0" w:color="auto"/>
            <w:bottom w:val="none" w:sz="0" w:space="0" w:color="auto"/>
            <w:right w:val="none" w:sz="0" w:space="0" w:color="auto"/>
          </w:divBdr>
        </w:div>
        <w:div w:id="1756365664">
          <w:marLeft w:val="0"/>
          <w:marRight w:val="0"/>
          <w:marTop w:val="0"/>
          <w:marBottom w:val="0"/>
          <w:divBdr>
            <w:top w:val="none" w:sz="0" w:space="0" w:color="auto"/>
            <w:left w:val="none" w:sz="0" w:space="0" w:color="auto"/>
            <w:bottom w:val="none" w:sz="0" w:space="0" w:color="auto"/>
            <w:right w:val="none" w:sz="0" w:space="0" w:color="auto"/>
          </w:divBdr>
        </w:div>
        <w:div w:id="79256540">
          <w:marLeft w:val="0"/>
          <w:marRight w:val="0"/>
          <w:marTop w:val="0"/>
          <w:marBottom w:val="0"/>
          <w:divBdr>
            <w:top w:val="none" w:sz="0" w:space="0" w:color="auto"/>
            <w:left w:val="none" w:sz="0" w:space="0" w:color="auto"/>
            <w:bottom w:val="none" w:sz="0" w:space="0" w:color="auto"/>
            <w:right w:val="none" w:sz="0" w:space="0" w:color="auto"/>
          </w:divBdr>
        </w:div>
        <w:div w:id="913901304">
          <w:marLeft w:val="0"/>
          <w:marRight w:val="0"/>
          <w:marTop w:val="0"/>
          <w:marBottom w:val="0"/>
          <w:divBdr>
            <w:top w:val="none" w:sz="0" w:space="0" w:color="auto"/>
            <w:left w:val="none" w:sz="0" w:space="0" w:color="auto"/>
            <w:bottom w:val="none" w:sz="0" w:space="0" w:color="auto"/>
            <w:right w:val="none" w:sz="0" w:space="0" w:color="auto"/>
          </w:divBdr>
        </w:div>
        <w:div w:id="1762288831">
          <w:marLeft w:val="0"/>
          <w:marRight w:val="0"/>
          <w:marTop w:val="0"/>
          <w:marBottom w:val="0"/>
          <w:divBdr>
            <w:top w:val="none" w:sz="0" w:space="0" w:color="auto"/>
            <w:left w:val="none" w:sz="0" w:space="0" w:color="auto"/>
            <w:bottom w:val="none" w:sz="0" w:space="0" w:color="auto"/>
            <w:right w:val="none" w:sz="0" w:space="0" w:color="auto"/>
          </w:divBdr>
        </w:div>
        <w:div w:id="223102923">
          <w:marLeft w:val="0"/>
          <w:marRight w:val="0"/>
          <w:marTop w:val="0"/>
          <w:marBottom w:val="0"/>
          <w:divBdr>
            <w:top w:val="none" w:sz="0" w:space="0" w:color="auto"/>
            <w:left w:val="none" w:sz="0" w:space="0" w:color="auto"/>
            <w:bottom w:val="none" w:sz="0" w:space="0" w:color="auto"/>
            <w:right w:val="none" w:sz="0" w:space="0" w:color="auto"/>
          </w:divBdr>
        </w:div>
        <w:div w:id="1695764604">
          <w:marLeft w:val="0"/>
          <w:marRight w:val="0"/>
          <w:marTop w:val="0"/>
          <w:marBottom w:val="0"/>
          <w:divBdr>
            <w:top w:val="none" w:sz="0" w:space="0" w:color="auto"/>
            <w:left w:val="none" w:sz="0" w:space="0" w:color="auto"/>
            <w:bottom w:val="none" w:sz="0" w:space="0" w:color="auto"/>
            <w:right w:val="none" w:sz="0" w:space="0" w:color="auto"/>
          </w:divBdr>
        </w:div>
        <w:div w:id="1231384800">
          <w:marLeft w:val="0"/>
          <w:marRight w:val="0"/>
          <w:marTop w:val="0"/>
          <w:marBottom w:val="0"/>
          <w:divBdr>
            <w:top w:val="none" w:sz="0" w:space="0" w:color="auto"/>
            <w:left w:val="none" w:sz="0" w:space="0" w:color="auto"/>
            <w:bottom w:val="none" w:sz="0" w:space="0" w:color="auto"/>
            <w:right w:val="none" w:sz="0" w:space="0" w:color="auto"/>
          </w:divBdr>
        </w:div>
        <w:div w:id="2061203386">
          <w:marLeft w:val="0"/>
          <w:marRight w:val="0"/>
          <w:marTop w:val="0"/>
          <w:marBottom w:val="0"/>
          <w:divBdr>
            <w:top w:val="none" w:sz="0" w:space="0" w:color="auto"/>
            <w:left w:val="none" w:sz="0" w:space="0" w:color="auto"/>
            <w:bottom w:val="none" w:sz="0" w:space="0" w:color="auto"/>
            <w:right w:val="none" w:sz="0" w:space="0" w:color="auto"/>
          </w:divBdr>
        </w:div>
        <w:div w:id="1166364634">
          <w:marLeft w:val="0"/>
          <w:marRight w:val="0"/>
          <w:marTop w:val="0"/>
          <w:marBottom w:val="0"/>
          <w:divBdr>
            <w:top w:val="none" w:sz="0" w:space="0" w:color="auto"/>
            <w:left w:val="none" w:sz="0" w:space="0" w:color="auto"/>
            <w:bottom w:val="none" w:sz="0" w:space="0" w:color="auto"/>
            <w:right w:val="none" w:sz="0" w:space="0" w:color="auto"/>
          </w:divBdr>
        </w:div>
        <w:div w:id="19735578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941274-E447-4227-928B-77B95E7A2D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629</TotalTime>
  <Pages>1</Pages>
  <Words>151</Words>
  <Characters>867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tokuno</dc:creator>
  <cp:keywords/>
  <dc:description/>
  <cp:lastModifiedBy>tokuno</cp:lastModifiedBy>
  <cp:revision>6</cp:revision>
  <cp:lastPrinted>2017-06-08T02:11:00Z</cp:lastPrinted>
  <dcterms:created xsi:type="dcterms:W3CDTF">2017-05-24T09:26:00Z</dcterms:created>
  <dcterms:modified xsi:type="dcterms:W3CDTF">2017-06-08T02:43:00Z</dcterms:modified>
</cp:coreProperties>
</file>